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015" w:rsidRDefault="00DB0525">
      <w:r>
        <w:t>This is a test</w:t>
      </w:r>
      <w:r>
        <w:rPr>
          <w:rStyle w:val="FootnoteReference"/>
        </w:rPr>
        <w:footnoteReference w:id="1"/>
      </w:r>
      <w:r>
        <w:t>.</w:t>
      </w:r>
    </w:p>
    <w:sectPr w:rsidR="00212015" w:rsidSect="00F612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525" w:rsidRDefault="00DB0525" w:rsidP="00DB0525">
      <w:r>
        <w:separator/>
      </w:r>
    </w:p>
  </w:endnote>
  <w:endnote w:type="continuationSeparator" w:id="0">
    <w:p w:rsidR="00DB0525" w:rsidRDefault="00DB0525" w:rsidP="00DB0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525" w:rsidRDefault="00DB0525" w:rsidP="00DB0525">
      <w:r>
        <w:separator/>
      </w:r>
    </w:p>
  </w:footnote>
  <w:footnote w:type="continuationSeparator" w:id="0">
    <w:p w:rsidR="00DB0525" w:rsidRDefault="00DB0525" w:rsidP="00DB0525">
      <w:r>
        <w:continuationSeparator/>
      </w:r>
    </w:p>
  </w:footnote>
  <w:footnote w:id="1">
    <w:p w:rsidR="00DB0525" w:rsidRDefault="00DB052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DB0525">
          <w:rPr>
            <w:rStyle w:val="Hyperlink"/>
          </w:rPr>
          <w:t>http://wikipedia.org/</w:t>
        </w:r>
      </w:hyperlink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25"/>
    <w:rsid w:val="00212015"/>
    <w:rsid w:val="00DB0525"/>
    <w:rsid w:val="00F6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478A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DB0525"/>
  </w:style>
  <w:style w:type="character" w:customStyle="1" w:styleId="FootnoteTextChar">
    <w:name w:val="Footnote Text Char"/>
    <w:basedOn w:val="DefaultParagraphFont"/>
    <w:link w:val="FootnoteText"/>
    <w:uiPriority w:val="99"/>
    <w:rsid w:val="00DB0525"/>
  </w:style>
  <w:style w:type="character" w:styleId="FootnoteReference">
    <w:name w:val="footnote reference"/>
    <w:basedOn w:val="DefaultParagraphFont"/>
    <w:uiPriority w:val="99"/>
    <w:unhideWhenUsed/>
    <w:rsid w:val="00DB052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B05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DB0525"/>
  </w:style>
  <w:style w:type="character" w:customStyle="1" w:styleId="FootnoteTextChar">
    <w:name w:val="Footnote Text Char"/>
    <w:basedOn w:val="DefaultParagraphFont"/>
    <w:link w:val="FootnoteText"/>
    <w:uiPriority w:val="99"/>
    <w:rsid w:val="00DB0525"/>
  </w:style>
  <w:style w:type="character" w:styleId="FootnoteReference">
    <w:name w:val="footnote reference"/>
    <w:basedOn w:val="DefaultParagraphFont"/>
    <w:uiPriority w:val="99"/>
    <w:unhideWhenUsed/>
    <w:rsid w:val="00DB052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B05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ikipedia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Macintosh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Gottfried Haider</dc:creator>
  <cp:keywords/>
  <dc:description/>
  <cp:lastModifiedBy>Gottfried Haider</cp:lastModifiedBy>
  <cp:revision>1</cp:revision>
  <dcterms:created xsi:type="dcterms:W3CDTF">2015-07-04T14:27:00Z</dcterms:created>
  <dcterms:modified xsi:type="dcterms:W3CDTF">2015-07-04T14:29:00Z</dcterms:modified>
</cp:coreProperties>
</file>